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6E2D7" w14:textId="77777777" w:rsidR="00A515C7" w:rsidRDefault="00A515C7" w:rsidP="00DA5C73">
      <w:pPr>
        <w:jc w:val="center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  <w:bookmarkStart w:id="0" w:name="_GoBack"/>
      <w:bookmarkEnd w:id="0"/>
      <w:r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  <w:t>ՏԵՂԵԿԱՆՔ</w:t>
      </w:r>
    </w:p>
    <w:p w14:paraId="0CC36570" w14:textId="77777777" w:rsidR="00F376FB" w:rsidRDefault="00F376FB" w:rsidP="00616A2F">
      <w:pPr>
        <w:tabs>
          <w:tab w:val="left" w:pos="851"/>
        </w:tabs>
        <w:ind w:firstLine="567"/>
        <w:jc w:val="center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</w:p>
    <w:p w14:paraId="24BF3BDC" w14:textId="77777777" w:rsidR="00DB4A1E" w:rsidRDefault="00DB4A1E" w:rsidP="008B2802">
      <w:pPr>
        <w:tabs>
          <w:tab w:val="left" w:pos="0"/>
          <w:tab w:val="left" w:pos="851"/>
        </w:tabs>
        <w:spacing w:line="360" w:lineRule="auto"/>
        <w:ind w:left="-270" w:firstLine="2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146FB237" w14:textId="443CD28E" w:rsidR="00A515C7" w:rsidRPr="00A515C7" w:rsidRDefault="00DB4A1E" w:rsidP="00A515C7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81BDA"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>«ԿՐԹՈՒԹՅԱՆ ՄԱՍԻՆ» ՕՐԵՆ</w:t>
      </w:r>
      <w:r w:rsidR="00A515C7" w:rsidRPr="00A515C7"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ՔԻ </w:t>
      </w:r>
      <w:r w:rsidR="00A515C7" w:rsidRPr="00A515C7">
        <w:rPr>
          <w:rFonts w:ascii="GHEA Grapalat" w:hAnsi="GHEA Grapalat"/>
          <w:b/>
          <w:bCs/>
          <w:sz w:val="24"/>
          <w:szCs w:val="24"/>
          <w:lang w:val="hy-AM"/>
        </w:rPr>
        <w:t>ՓՈՓՈԽՎՈՂ ՀՈԴՎԱԾՆԵՐԻ ՎԵՐԱԲԵՐՅԱԼ</w:t>
      </w:r>
    </w:p>
    <w:p w14:paraId="278A28E2" w14:textId="77586034" w:rsidR="00251EDD" w:rsidRDefault="00251EDD" w:rsidP="00DB4A1E">
      <w:pPr>
        <w:tabs>
          <w:tab w:val="left" w:pos="0"/>
          <w:tab w:val="left" w:pos="851"/>
        </w:tabs>
        <w:spacing w:line="360" w:lineRule="auto"/>
        <w:ind w:left="-270" w:firstLine="27"/>
        <w:jc w:val="center"/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</w:pPr>
    </w:p>
    <w:p w14:paraId="4228C408" w14:textId="77777777" w:rsidR="00A515C7" w:rsidRPr="00681BDA" w:rsidRDefault="00681BDA" w:rsidP="00681BDA">
      <w:pPr>
        <w:tabs>
          <w:tab w:val="left" w:pos="0"/>
          <w:tab w:val="left" w:pos="851"/>
        </w:tabs>
        <w:spacing w:line="360" w:lineRule="auto"/>
        <w:ind w:left="-270" w:right="90" w:firstLine="27"/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</w:pPr>
      <w:r w:rsidRPr="00681BDA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 xml:space="preserve">     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8325"/>
      </w:tblGrid>
      <w:tr w:rsidR="00A515C7" w:rsidRPr="00A515C7" w:rsidDel="00A515C7" w14:paraId="3FA2921D" w14:textId="7107A661" w:rsidTr="00A515C7">
        <w:trPr>
          <w:tblCellSpacing w:w="0" w:type="dxa"/>
          <w:del w:id="1" w:author="User" w:date="2026-01-30T14:35:00Z"/>
        </w:trPr>
        <w:tc>
          <w:tcPr>
            <w:tcW w:w="2025" w:type="dxa"/>
            <w:shd w:val="clear" w:color="auto" w:fill="FFFFFF"/>
            <w:vAlign w:val="bottom"/>
            <w:hideMark/>
          </w:tcPr>
          <w:p w14:paraId="30F5301D" w14:textId="37C4AB53" w:rsidR="00A515C7" w:rsidRPr="00A515C7" w:rsidDel="00A515C7" w:rsidRDefault="00A515C7" w:rsidP="00A515C7">
            <w:pPr>
              <w:jc w:val="center"/>
              <w:rPr>
                <w:del w:id="2" w:author="User" w:date="2026-01-30T14:35:00Z"/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</w:pPr>
            <w:del w:id="3" w:author="User" w:date="2026-01-30T14:35:00Z">
              <w:r w:rsidRPr="00A515C7" w:rsidDel="00A515C7">
                <w:rPr>
                  <w:rFonts w:ascii="Arial" w:hAnsi="Arial" w:cs="Arial"/>
                  <w:b/>
                  <w:bCs/>
                  <w:color w:val="333333"/>
                  <w:sz w:val="24"/>
                  <w:szCs w:val="24"/>
                  <w:lang w:val="en-US" w:eastAsia="en-US"/>
                </w:rPr>
                <w:delText>Հոդված 41.</w:delText>
              </w:r>
              <w:bookmarkStart w:id="4" w:name="209958_58"/>
              <w:bookmarkEnd w:id="4"/>
            </w:del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438DC5" w14:textId="44AB0C67" w:rsidR="00A515C7" w:rsidRPr="00A515C7" w:rsidDel="00A515C7" w:rsidRDefault="00A515C7" w:rsidP="00A515C7">
            <w:pPr>
              <w:rPr>
                <w:del w:id="5" w:author="User" w:date="2026-01-30T14:35:00Z"/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</w:pPr>
            <w:del w:id="6" w:author="User" w:date="2026-01-30T14:35:00Z">
              <w:r w:rsidRPr="00A515C7" w:rsidDel="00A515C7">
                <w:rPr>
                  <w:rFonts w:ascii="Arial" w:hAnsi="Arial" w:cs="Arial"/>
                  <w:b/>
                  <w:bCs/>
                  <w:color w:val="333333"/>
                  <w:sz w:val="24"/>
                  <w:szCs w:val="24"/>
                  <w:lang w:val="en-US" w:eastAsia="en-US"/>
                </w:rPr>
                <w:delText>Կրթական գործունեության լիցենզավորումը</w:delText>
              </w:r>
              <w:bookmarkStart w:id="7" w:name="205673_59"/>
              <w:bookmarkEnd w:id="7"/>
            </w:del>
          </w:p>
        </w:tc>
      </w:tr>
    </w:tbl>
    <w:p w14:paraId="5ACC2A51" w14:textId="46353C21" w:rsidR="00A515C7" w:rsidRPr="00A515C7" w:rsidDel="00A515C7" w:rsidRDefault="00A515C7" w:rsidP="00A515C7">
      <w:pPr>
        <w:shd w:val="clear" w:color="auto" w:fill="FFFFFF"/>
        <w:ind w:firstLine="375"/>
        <w:rPr>
          <w:del w:id="8" w:author="User" w:date="2026-01-30T14:35:00Z"/>
          <w:rFonts w:ascii="Arial" w:hAnsi="Arial" w:cs="Arial"/>
          <w:color w:val="333333"/>
          <w:sz w:val="24"/>
          <w:szCs w:val="24"/>
          <w:lang w:val="en-US" w:eastAsia="en-US"/>
        </w:rPr>
      </w:pPr>
      <w:del w:id="9" w:author="User" w:date="2026-01-30T14:35:00Z">
        <w:r w:rsidRPr="00A515C7" w:rsidDel="00A515C7">
          <w:rPr>
            <w:rFonts w:ascii="Arial" w:hAnsi="Arial" w:cs="Arial"/>
            <w:color w:val="333333"/>
            <w:sz w:val="24"/>
            <w:szCs w:val="24"/>
            <w:lang w:val="en-US" w:eastAsia="en-US"/>
          </w:rPr>
          <w:delText> </w:delText>
        </w:r>
      </w:del>
    </w:p>
    <w:p w14:paraId="65803FB6" w14:textId="74F2A6E8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10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11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1. Սույն օրենքով նախատեսված կրթական ծրագրերը և նախադպրոցական ծառայությունը կարող են իրականացվել հանրակրթական, մասնագիտական և բարձրագույն կրթության մակարդակի համապատասխան կրթական ծրագրի իրականացման իրավունքի, ինչպես նաև յուրաքանչյուր աստիճանի ու որակավորումների համար լիցենզիայի հիման վրա՝ Հայաստանի Հանրապետության կառավարության սահմանած կարգով ու պայմաններով։</w:delText>
        </w:r>
      </w:del>
    </w:p>
    <w:p w14:paraId="0419249A" w14:textId="6053F6DE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12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13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2. Կրթական գործունեության լիցենզիան տալիս է կրթության պետական կառավարման լիազոր մարմինը:</w:delText>
        </w:r>
      </w:del>
    </w:p>
    <w:p w14:paraId="539DE89C" w14:textId="1F151C15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14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15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3. Կրթության համապատասխան մակարդակներում կրթական ծրագրի իրականացման իրավունքի տրամադրման պայման են՝</w:delText>
        </w:r>
      </w:del>
    </w:p>
    <w:p w14:paraId="6BF17924" w14:textId="2BC628CB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16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17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1) կրթական գործունեություն իրականացնելու համար անհրաժեշտ շենքի և ուսումնական տարածքի առկայությունը, որի նկատմամբ ուսումնական հաստատությունն ունի սեփականության, վարձակալության կամ անհատույց օգտագործման իրավունք.</w:delText>
        </w:r>
      </w:del>
    </w:p>
    <w:p w14:paraId="29C15D6E" w14:textId="37BC7EAE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18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19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2) ուսումնական գործընթացին օժանդակող մարզական տարածքի կամ դրա օգտագործման կամ ծառայությունների մատուցման պայմանագրի առկայությունը և գրադարանային համապատասխան հագեցվածությամբ տարածքների առկայությունը՝ լիազոր մարմնի սահմանած սանիտարահիգիենիկ և տեխնիկական անվտանգության նորմերին համապատասխան</w:delText>
        </w:r>
        <w:r w:rsidRPr="00A515C7" w:rsidDel="00A515C7">
          <w:rPr>
            <w:rFonts w:ascii="Cambria Math" w:hAnsi="Cambria Math" w:cs="Cambria Math"/>
            <w:color w:val="333333"/>
            <w:sz w:val="24"/>
            <w:szCs w:val="24"/>
            <w:lang w:val="en-US" w:eastAsia="en-US"/>
          </w:rPr>
          <w:delText>․</w:delText>
        </w:r>
      </w:del>
    </w:p>
    <w:p w14:paraId="7A2A0878" w14:textId="0C2FFFC8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20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21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3) լսարանային, գործնական ուսուցման գործընթացին օժանդակող ուսումնաարտադրական, լաբորատոր տարածքների և բազաների առկայությունը՝ սանիտարահիգիենիկ և տեխնիկական անվտանգության նորմերին համապատասխան</w:delText>
        </w:r>
        <w:r w:rsidRPr="00A515C7" w:rsidDel="00A515C7">
          <w:rPr>
            <w:rFonts w:ascii="Cambria Math" w:hAnsi="Cambria Math" w:cs="Cambria Math"/>
            <w:color w:val="333333"/>
            <w:sz w:val="24"/>
            <w:szCs w:val="24"/>
            <w:lang w:val="en-US" w:eastAsia="en-US"/>
          </w:rPr>
          <w:delText>․</w:delText>
        </w:r>
      </w:del>
    </w:p>
    <w:p w14:paraId="3993D6AF" w14:textId="33CA930A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22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23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4) ուսումնական հաստատության հինգ տարվա ռազմավարական ծրագրի առկայությունը։</w:delText>
        </w:r>
      </w:del>
    </w:p>
    <w:p w14:paraId="779FD169" w14:textId="752B5E9E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24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25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3.1. Բարձրագույն կրթության ոլորտում բուհերի և կրթական ծրագրերի լիցենզավորման պայմաններն ու պահանջները սահմանվում են «Բարձրագույն կրթության և գիտության մասին» օրենքով և ենթաօրենսդրական նորմատիվ իրավական ակտերով:</w:delText>
        </w:r>
      </w:del>
    </w:p>
    <w:p w14:paraId="4931A12E" w14:textId="1C0AE7E2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26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27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4. Կրթության համապատասխան մակարդակի յուրաքանչյուր աստիճանի ու որակավորման համար լիցենզիան տրվում է հետևյալ պայմաններն ապահովելու դեպքում.</w:delText>
        </w:r>
      </w:del>
    </w:p>
    <w:p w14:paraId="10013B41" w14:textId="1E749EC5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28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29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1) տվյալ կրթական ծրագրի աստիճանի (մակարդակի) կամ որակավորման ուղղվածությանը համապատասխան լաբորատորիաների, ուսումնաարտադրական տարածքների (արհեստանոցների), ուսումնական գույքի և սարքավորումների, գրադարանային-տեղեկատվական համակարգի առկայությունը կամ դրանց օգտագործման կամ ծառայությունների մատուցման պայմանագրի առկայությունը՝ համաձայն կրթության պետական կառավարման լիազոր մարմնի սահմանած հագեցվածության չափաքանակների.</w:delText>
        </w:r>
      </w:del>
    </w:p>
    <w:p w14:paraId="1A4AE26A" w14:textId="24AC1CAB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30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31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2) տվյալ կրթական ծրագրի աստիճանը (մակարդակը) կամ որակավորումը (ուղղվածությունը) ապահովող փաստաթղթերի և ուսումնամեթոդական փաթեթի առկայությունը.</w:delText>
        </w:r>
      </w:del>
    </w:p>
    <w:p w14:paraId="45DCC005" w14:textId="11EE9538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32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33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3) տվյալ կրթական ծրագրի աստիճանը (մակարդակը) կամ որակավորումը (ուղղվածությունը) ապահովելու համար անհրաժեշտ մանկավարժական և ուսումնաօժանդակ աշխատողների առկայությունը։</w:delText>
        </w:r>
      </w:del>
    </w:p>
    <w:p w14:paraId="40BF4C8B" w14:textId="7CC27AAF" w:rsidR="00A515C7" w:rsidRP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34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35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5. Լիցենզավորման, լիցենզիայի գործողության կասեցման, դադարեցման, բողոքարկման և այլ իրավահարաբերությունները կարգավորվում են լիցենզավորման և կրթության համապատասխան մակարդակի իրավահարաբերությունները կարգավորող օրենքներով և ենթաօրենսդրական նորմատիվ իրավական այլ ակտերով։ Կրթության համապատասխան մակարդակը կարգավորող օրենքով կարող են սահմանվել լիցենզավորման լրացուցիչ պայմաններ։</w:delText>
        </w:r>
      </w:del>
    </w:p>
    <w:p w14:paraId="4873EE9F" w14:textId="1EC5CC8D" w:rsidR="00A515C7" w:rsidDel="00A515C7" w:rsidRDefault="00A515C7" w:rsidP="00A515C7">
      <w:pPr>
        <w:shd w:val="clear" w:color="auto" w:fill="FFFFFF"/>
        <w:spacing w:line="360" w:lineRule="auto"/>
        <w:ind w:firstLine="374"/>
        <w:jc w:val="both"/>
        <w:rPr>
          <w:del w:id="36" w:author="User" w:date="2026-01-30T14:35:00Z"/>
          <w:rFonts w:ascii="GHEA Grapalat" w:hAnsi="GHEA Grapalat" w:cs="Arial"/>
          <w:color w:val="333333"/>
          <w:sz w:val="24"/>
          <w:szCs w:val="24"/>
          <w:lang w:val="en-US" w:eastAsia="en-US"/>
        </w:rPr>
      </w:pPr>
      <w:del w:id="37" w:author="User" w:date="2026-01-30T14:35:00Z">
        <w:r w:rsidRPr="00A515C7" w:rsidDel="00A515C7">
          <w:rPr>
            <w:rFonts w:ascii="GHEA Grapalat" w:hAnsi="GHEA Grapalat" w:cs="Arial"/>
            <w:color w:val="333333"/>
            <w:sz w:val="24"/>
            <w:szCs w:val="24"/>
            <w:lang w:val="en-US" w:eastAsia="en-US"/>
          </w:rPr>
          <w:delText>6. Կրթական ծրագրերի, ինչպես նաև համապատասխան կրթական ծրագրի յուրաքանչյուր աստիճանի ու որակավորումների մասով արված սահմանային տեղերի փոփոխությունը սահմանվում է լիցենզիայի ներդիրում, և յուրաքանչյուր փոփոխության դեպքում տրվում է հերթական ներդիր։</w:delText>
        </w:r>
      </w:del>
    </w:p>
    <w:p w14:paraId="77DA7D03" w14:textId="77777777" w:rsidR="00A515C7" w:rsidRDefault="00A515C7" w:rsidP="00A515C7">
      <w:pPr>
        <w:shd w:val="clear" w:color="auto" w:fill="FFFFFF"/>
        <w:spacing w:line="360" w:lineRule="auto"/>
        <w:ind w:firstLine="374"/>
        <w:jc w:val="both"/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en-US"/>
        </w:rPr>
      </w:pPr>
    </w:p>
    <w:p w14:paraId="57682B55" w14:textId="39711469" w:rsidR="00DB4A1E" w:rsidRPr="00681BDA" w:rsidRDefault="00681BDA" w:rsidP="00681BDA">
      <w:pPr>
        <w:tabs>
          <w:tab w:val="left" w:pos="0"/>
          <w:tab w:val="left" w:pos="851"/>
        </w:tabs>
        <w:spacing w:line="360" w:lineRule="auto"/>
        <w:ind w:left="-270" w:right="90" w:firstLine="27"/>
        <w:rPr>
          <w:rFonts w:ascii="GHEA Grapalat" w:hAnsi="GHEA Grapalat"/>
          <w:color w:val="000000"/>
          <w:sz w:val="24"/>
          <w:szCs w:val="24"/>
          <w:lang w:val="hy-AM"/>
        </w:rPr>
      </w:pPr>
      <w:r w:rsidRPr="00681BDA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Հոդված</w:t>
      </w:r>
      <w:r w:rsidRPr="00681BDA">
        <w:rPr>
          <w:rFonts w:ascii="Calibri" w:hAnsi="Calibri" w:cs="Calibri"/>
          <w:b/>
          <w:bCs/>
          <w:color w:val="333333"/>
          <w:sz w:val="24"/>
          <w:szCs w:val="24"/>
          <w:shd w:val="clear" w:color="auto" w:fill="FFFFFF"/>
          <w:lang w:val="hy-AM"/>
        </w:rPr>
        <w:t> </w:t>
      </w:r>
      <w:r w:rsidRPr="00681BDA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1.</w:t>
      </w:r>
      <w:r w:rsidRPr="00681BDA">
        <w:rPr>
          <w:rFonts w:ascii="Calibri" w:hAnsi="Calibri" w:cs="Calibri"/>
          <w:b/>
          <w:bCs/>
          <w:color w:val="333333"/>
          <w:sz w:val="24"/>
          <w:szCs w:val="24"/>
          <w:shd w:val="clear" w:color="auto" w:fill="FFFFFF"/>
          <w:lang w:val="hy-AM"/>
        </w:rPr>
        <w:t> </w:t>
      </w:r>
      <w:r w:rsidRPr="00681BDA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«Կրթության մասին» 1999 թվականի ապրիլի 14-ի ՀՕ-297 օրենքի (այսուհետ՝ Օրենք)</w:t>
      </w:r>
      <w:r w:rsidRPr="00681BDA"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 w:rsidRPr="00681BDA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41-րդ հոդվածը շարադրել հետևյալ խմբագրությամբ.</w:t>
      </w:r>
    </w:p>
    <w:tbl>
      <w:tblPr>
        <w:tblW w:w="498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8"/>
        <w:gridCol w:w="8297"/>
      </w:tblGrid>
      <w:tr w:rsidR="006F7D27" w14:paraId="4A6592D3" w14:textId="77777777" w:rsidTr="006F7D27">
        <w:trPr>
          <w:trHeight w:val="389"/>
          <w:tblCellSpacing w:w="0" w:type="dxa"/>
        </w:trPr>
        <w:tc>
          <w:tcPr>
            <w:tcW w:w="2018" w:type="dxa"/>
            <w:shd w:val="clear" w:color="auto" w:fill="FFFFFF"/>
            <w:vAlign w:val="bottom"/>
            <w:hideMark/>
          </w:tcPr>
          <w:p w14:paraId="13E01C70" w14:textId="77777777" w:rsidR="006F7D27" w:rsidRDefault="006F7D27" w:rsidP="00DF2BEC">
            <w:pPr>
              <w:tabs>
                <w:tab w:val="left" w:pos="0"/>
                <w:tab w:val="left" w:pos="851"/>
              </w:tabs>
              <w:spacing w:after="200" w:line="360" w:lineRule="auto"/>
              <w:ind w:left="90" w:firstLine="52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41.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AFB2A8" w14:textId="77777777" w:rsidR="006F7D27" w:rsidRDefault="006F7D27" w:rsidP="00251EDD">
            <w:pPr>
              <w:tabs>
                <w:tab w:val="left" w:pos="0"/>
                <w:tab w:val="left" w:pos="851"/>
              </w:tabs>
              <w:spacing w:after="200" w:line="360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Կրթական</w:t>
            </w:r>
            <w:proofErr w:type="spellEnd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գործունեության</w:t>
            </w:r>
            <w:proofErr w:type="spellEnd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լիցենզավորումը</w:t>
            </w:r>
            <w:proofErr w:type="spellEnd"/>
          </w:p>
        </w:tc>
      </w:tr>
    </w:tbl>
    <w:p w14:paraId="0284DD5E" w14:textId="0A4E2B0D" w:rsidR="004B1A49" w:rsidRPr="004B1A49" w:rsidRDefault="0041119E" w:rsidP="004B1A49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Arial Unicode"/>
          <w:sz w:val="24"/>
          <w:szCs w:val="24"/>
          <w:lang w:val="hy-AM"/>
        </w:rPr>
      </w:pPr>
      <w:r w:rsidRPr="00AE06BF">
        <w:rPr>
          <w:rFonts w:ascii="GHEA Grapalat" w:hAnsi="GHEA Grapalat"/>
          <w:sz w:val="24"/>
          <w:szCs w:val="24"/>
          <w:lang w:val="hy-AM"/>
        </w:rPr>
        <w:t>Սույն օ</w:t>
      </w:r>
      <w:r w:rsidR="006F7D27" w:rsidRPr="00AE06BF">
        <w:rPr>
          <w:rFonts w:ascii="GHEA Grapalat" w:hAnsi="GHEA Grapalat"/>
          <w:sz w:val="24"/>
          <w:szCs w:val="24"/>
          <w:lang w:val="hy-AM"/>
        </w:rPr>
        <w:t>րենք</w:t>
      </w:r>
      <w:r w:rsidR="00A53E36" w:rsidRPr="00AE06BF">
        <w:rPr>
          <w:rFonts w:ascii="GHEA Grapalat" w:hAnsi="GHEA Grapalat"/>
          <w:sz w:val="24"/>
          <w:szCs w:val="24"/>
          <w:lang w:val="hy-AM"/>
        </w:rPr>
        <w:t xml:space="preserve">ով նախատեսված </w:t>
      </w:r>
      <w:r w:rsidR="00DA5C73" w:rsidRPr="00AE06BF">
        <w:rPr>
          <w:rFonts w:ascii="GHEA Grapalat" w:hAnsi="GHEA Grapalat"/>
          <w:sz w:val="24"/>
          <w:szCs w:val="24"/>
          <w:lang w:val="hy-AM"/>
        </w:rPr>
        <w:t>հանրա</w:t>
      </w:r>
      <w:r w:rsidR="00A53E36" w:rsidRPr="00AE06BF">
        <w:rPr>
          <w:rFonts w:ascii="GHEA Grapalat" w:hAnsi="GHEA Grapalat"/>
          <w:sz w:val="24"/>
          <w:szCs w:val="24"/>
          <w:lang w:val="hy-AM"/>
        </w:rPr>
        <w:t>կրթական ծրագրերը</w:t>
      </w:r>
      <w:r w:rsidR="00DA5C73" w:rsidRPr="00AE06BF">
        <w:rPr>
          <w:rFonts w:ascii="GHEA Grapalat" w:hAnsi="GHEA Grapalat"/>
          <w:sz w:val="24"/>
          <w:szCs w:val="24"/>
          <w:lang w:val="hy-AM"/>
        </w:rPr>
        <w:t xml:space="preserve"> և</w:t>
      </w:r>
      <w:r w:rsidR="006F7D27" w:rsidRPr="00AE06BF">
        <w:rPr>
          <w:rFonts w:ascii="GHEA Grapalat" w:hAnsi="GHEA Grapalat"/>
          <w:sz w:val="24"/>
          <w:szCs w:val="24"/>
          <w:lang w:val="hy-AM"/>
        </w:rPr>
        <w:t xml:space="preserve"> նախադպրոցական ծառայությունը</w:t>
      </w:r>
      <w:r w:rsidR="00AE06BF" w:rsidRPr="00AE06BF">
        <w:rPr>
          <w:rFonts w:ascii="GHEA Grapalat" w:hAnsi="GHEA Grapalat" w:cs="Calibri"/>
          <w:sz w:val="24"/>
          <w:szCs w:val="24"/>
          <w:lang w:val="hy-AM"/>
        </w:rPr>
        <w:t xml:space="preserve"> կարող են իրականացվել</w:t>
      </w:r>
      <w:r w:rsidR="00AE06BF" w:rsidRPr="00AE06BF">
        <w:rPr>
          <w:rFonts w:ascii="GHEA Grapalat" w:hAnsi="GHEA Grapalat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AE06BF" w:rsidRPr="00AE06BF">
        <w:rPr>
          <w:rFonts w:ascii="GHEA Grapalat" w:hAnsi="GHEA Grapalat" w:cs="Arial"/>
          <w:color w:val="333333"/>
          <w:sz w:val="24"/>
          <w:szCs w:val="24"/>
          <w:shd w:val="clear" w:color="auto" w:fill="FFFFFF"/>
        </w:rPr>
        <w:t>լիցենզիայի</w:t>
      </w:r>
      <w:proofErr w:type="spellEnd"/>
      <w:r w:rsidR="006F7D27" w:rsidRPr="00AE06BF">
        <w:rPr>
          <w:rFonts w:ascii="GHEA Grapalat" w:hAnsi="GHEA Grapalat" w:cs="Arial Unicode"/>
          <w:sz w:val="24"/>
          <w:szCs w:val="24"/>
          <w:lang w:val="hy-AM"/>
        </w:rPr>
        <w:t xml:space="preserve"> </w:t>
      </w:r>
      <w:r w:rsidR="00DF2BEC" w:rsidRPr="00AE06BF">
        <w:rPr>
          <w:rFonts w:ascii="GHEA Grapalat" w:hAnsi="GHEA Grapalat" w:cs="Arial Unicode"/>
          <w:sz w:val="24"/>
          <w:szCs w:val="24"/>
          <w:lang w:val="hy-AM"/>
        </w:rPr>
        <w:t>առկայության դեպքում</w:t>
      </w:r>
      <w:r w:rsidR="00674FF4">
        <w:rPr>
          <w:rFonts w:ascii="GHEA Grapalat" w:hAnsi="GHEA Grapalat" w:cs="Arial Unicode"/>
          <w:sz w:val="24"/>
          <w:szCs w:val="24"/>
          <w:lang w:val="en-US"/>
        </w:rPr>
        <w:t>:</w:t>
      </w:r>
      <w:r w:rsidR="00674FF4">
        <w:rPr>
          <w:rFonts w:ascii="GHEA Grapalat" w:hAnsi="GHEA Grapalat" w:cs="Arial Unicode"/>
          <w:sz w:val="24"/>
          <w:szCs w:val="24"/>
          <w:lang w:val="hy-AM"/>
        </w:rPr>
        <w:t xml:space="preserve"> </w:t>
      </w:r>
      <w:r w:rsidR="004B1A49">
        <w:rPr>
          <w:rFonts w:ascii="GHEA Grapalat" w:hAnsi="GHEA Grapalat" w:cs="Calibri"/>
          <w:sz w:val="24"/>
          <w:szCs w:val="24"/>
          <w:lang w:val="hy-AM"/>
        </w:rPr>
        <w:t>Մ</w:t>
      </w:r>
      <w:r w:rsidR="004B1A49" w:rsidRPr="00AE06BF">
        <w:rPr>
          <w:rFonts w:ascii="GHEA Grapalat" w:hAnsi="GHEA Grapalat" w:cs="Calibri"/>
          <w:sz w:val="24"/>
          <w:szCs w:val="24"/>
          <w:lang w:val="hy-AM"/>
        </w:rPr>
        <w:t xml:space="preserve">ասնագիտական և բարձրագույն կրթությունը կարող են իրականացվել՝ </w:t>
      </w:r>
      <w:r w:rsidR="004B1A49" w:rsidRPr="004B1A49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մասնագիտական և բարձրագույն կրթության մակարդակի համապատասխան կրթական ծրագրի իրականացման իրավունքի, ինչպես նաև յուրաքանչյուր աստիճանի ու որակավորումների համար լիցենզիայի</w:t>
      </w:r>
      <w:r w:rsidR="004B1A49" w:rsidRPr="00AE06BF">
        <w:rPr>
          <w:rFonts w:ascii="GHEA Grapalat" w:hAnsi="GHEA Grapalat" w:cs="Arial Unicode"/>
          <w:sz w:val="24"/>
          <w:szCs w:val="24"/>
          <w:lang w:val="hy-AM"/>
        </w:rPr>
        <w:t xml:space="preserve"> առկայության դեպքում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>:</w:t>
      </w:r>
      <w:r w:rsidR="004B1A49">
        <w:rPr>
          <w:rFonts w:ascii="GHEA Grapalat" w:hAnsi="GHEA Grapalat" w:cs="Arial Unicode"/>
          <w:sz w:val="24"/>
          <w:szCs w:val="24"/>
          <w:lang w:val="hy-AM"/>
        </w:rPr>
        <w:t xml:space="preserve"> 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 xml:space="preserve">Lիցենզավորման հարաբերությունները կարգավորվում են </w:t>
      </w:r>
      <w:r w:rsidR="004B1A49" w:rsidRPr="004B1A49">
        <w:rPr>
          <w:rFonts w:ascii="GHEA Grapalat" w:hAnsi="GHEA Grapalat"/>
          <w:sz w:val="24"/>
          <w:szCs w:val="24"/>
          <w:lang w:val="hy-AM"/>
        </w:rPr>
        <w:t xml:space="preserve">կրթության համապատասխան մակարդակի իրավահարաբերությունները կարգավորող 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>օրենքներով և Հայաստանի</w:t>
      </w:r>
      <w:r w:rsidR="004B1A49" w:rsidRPr="004B1A49">
        <w:rPr>
          <w:rFonts w:ascii="GHEA Grapalat" w:hAnsi="GHEA Grapalat"/>
          <w:sz w:val="24"/>
          <w:szCs w:val="24"/>
          <w:lang w:val="hy-AM"/>
        </w:rPr>
        <w:t xml:space="preserve"> 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>Հանրապետության</w:t>
      </w:r>
      <w:r w:rsidR="004B1A49" w:rsidRPr="004B1A49">
        <w:rPr>
          <w:rFonts w:ascii="GHEA Grapalat" w:hAnsi="GHEA Grapalat"/>
          <w:sz w:val="24"/>
          <w:szCs w:val="24"/>
          <w:lang w:val="hy-AM"/>
        </w:rPr>
        <w:t xml:space="preserve"> կ</w:t>
      </w:r>
      <w:r w:rsidR="004B1A49" w:rsidRPr="004B1A49">
        <w:rPr>
          <w:rFonts w:ascii="GHEA Grapalat" w:hAnsi="GHEA Grapalat" w:cs="Arial Unicode"/>
          <w:sz w:val="24"/>
          <w:szCs w:val="24"/>
          <w:lang w:val="hy-AM"/>
        </w:rPr>
        <w:t xml:space="preserve">առավարության սահմանած կարգով ու պայմաններով։ </w:t>
      </w:r>
    </w:p>
    <w:p w14:paraId="69D25A72" w14:textId="73795176" w:rsidR="00AD6D9F" w:rsidRPr="00251EDD" w:rsidRDefault="00AD6D9F" w:rsidP="00597E72">
      <w:pPr>
        <w:pStyle w:val="NormalWeb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251EDD">
        <w:rPr>
          <w:rFonts w:ascii="GHEA Grapalat" w:hAnsi="GHEA Grapalat"/>
          <w:lang w:val="hy-AM"/>
        </w:rPr>
        <w:t>Կրթական գործունեության լիցենզիան տալիս է կրթության պետական կառավարման լիազորված մարմինը:</w:t>
      </w:r>
    </w:p>
    <w:p w14:paraId="42AA8A34" w14:textId="77777777" w:rsidR="0041119E" w:rsidRPr="00251EDD" w:rsidRDefault="0041119E" w:rsidP="00597E72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251EDD">
        <w:rPr>
          <w:rFonts w:ascii="GHEA Grapalat" w:hAnsi="GHEA Grapalat" w:cs="GHEA Grapalat"/>
          <w:sz w:val="24"/>
          <w:szCs w:val="24"/>
          <w:lang w:val="hy-AM"/>
        </w:rPr>
        <w:t xml:space="preserve">Կրթության համապատասխան մակարդակը կարգավորող օրենքով կարող են սահմանվել լիցենզավորման լրացուցիչ պայմաններ։ </w:t>
      </w:r>
    </w:p>
    <w:p w14:paraId="2384C17D" w14:textId="2CCFB13C" w:rsidR="0041119E" w:rsidRPr="00251EDD" w:rsidRDefault="0041119E" w:rsidP="00597E72">
      <w:pPr>
        <w:numPr>
          <w:ilvl w:val="0"/>
          <w:numId w:val="1"/>
        </w:numPr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theme="minorBidi"/>
          <w:strike/>
          <w:sz w:val="24"/>
          <w:szCs w:val="24"/>
          <w:lang w:val="hy-AM"/>
        </w:rPr>
      </w:pPr>
      <w:r w:rsidRPr="00251EDD">
        <w:rPr>
          <w:rFonts w:ascii="GHEA Grapalat" w:hAnsi="GHEA Grapalat"/>
          <w:sz w:val="24"/>
          <w:szCs w:val="24"/>
          <w:lang w:val="hy-AM"/>
        </w:rPr>
        <w:t>Լիցենզիայի գործողության կասեցման, դադարեցման, բողոքարկման և այլ իրավահարաբերությունները կարգավորվում են լիցենզավորման և կրթության համապատասխան մակարդակի իրավահարաբերությունները կարգավորող օրենքներով և նորմատիվ իրավական այլ ակտերով։</w:t>
      </w:r>
    </w:p>
    <w:p w14:paraId="61A20B3E" w14:textId="2C8B1787" w:rsidR="007F40A3" w:rsidRPr="007F40A3" w:rsidRDefault="0041119E" w:rsidP="00597E72">
      <w:pPr>
        <w:numPr>
          <w:ilvl w:val="0"/>
          <w:numId w:val="1"/>
        </w:numPr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theme="minorBidi"/>
          <w:strike/>
          <w:sz w:val="24"/>
          <w:szCs w:val="24"/>
          <w:lang w:val="hy-AM"/>
        </w:rPr>
      </w:pPr>
      <w:r w:rsidRPr="00251ED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Կրթական ծրագրերի</w:t>
      </w:r>
      <w:r w:rsidR="0025676C" w:rsidRPr="00251ED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="0025676C" w:rsidRPr="00251EDD">
        <w:rPr>
          <w:rFonts w:ascii="GHEA Grapalat" w:hAnsi="GHEA Grapalat" w:cs="Arial Unicode"/>
          <w:sz w:val="24"/>
          <w:szCs w:val="24"/>
          <w:lang w:val="hy-AM"/>
        </w:rPr>
        <w:t>ինչպես նաև համապատասխան կրթական ծրագրի յուրաքանչյուր աստիճանի ու որակավորումների</w:t>
      </w:r>
      <w:r w:rsidR="0025676C" w:rsidRPr="00251ED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251EDD">
        <w:rPr>
          <w:rFonts w:ascii="GHEA Grapalat" w:hAnsi="GHEA Grapalat"/>
          <w:sz w:val="24"/>
          <w:szCs w:val="24"/>
          <w:shd w:val="clear" w:color="auto" w:fill="FFFFFF"/>
          <w:lang w:val="hy-AM"/>
        </w:rPr>
        <w:t>մասով արված սահմանային տեղերի փոփոխությունը՝ սահմանվում է լիցենզիայի ներդիրում, և յուրաքանչյուր փոփոխության դեպքում տրվում է հերթական ներդիր:</w:t>
      </w:r>
      <w:r w:rsidR="007F40A3">
        <w:rPr>
          <w:rFonts w:ascii="GHEA Grapalat" w:hAnsi="GHEA Grapalat"/>
          <w:sz w:val="24"/>
          <w:szCs w:val="24"/>
          <w:lang w:val="hy-AM"/>
        </w:rPr>
        <w:t>»:</w:t>
      </w:r>
      <w:r w:rsidR="008031DA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A2CA625" w14:textId="137B7AF7" w:rsidR="007F40A3" w:rsidRPr="007F40A3" w:rsidRDefault="00681BDA" w:rsidP="00272167">
      <w:pPr>
        <w:pStyle w:val="ListParagraph"/>
        <w:shd w:val="clear" w:color="auto" w:fill="FFFFFF"/>
        <w:ind w:left="360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2</w:t>
      </w:r>
      <w:r w:rsidR="007F40A3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.</w:t>
      </w:r>
      <w:r w:rsidR="007F40A3" w:rsidRPr="007F40A3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 </w:t>
      </w:r>
      <w:r w:rsidR="007F40A3" w:rsidRPr="007F40A3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Սույն օրենքն ուժի մեջ է մտնում պաշտոնական հրապարակմանը հաջորդող օրվանից:</w:t>
      </w:r>
    </w:p>
    <w:p w14:paraId="5F57889F" w14:textId="615DE279" w:rsidR="00F376FB" w:rsidRDefault="00F376FB" w:rsidP="008031DA">
      <w:pPr>
        <w:shd w:val="clear" w:color="auto" w:fill="FFFFFF"/>
        <w:tabs>
          <w:tab w:val="left" w:pos="0"/>
          <w:tab w:val="left" w:pos="284"/>
          <w:tab w:val="left" w:pos="851"/>
        </w:tabs>
        <w:spacing w:after="200" w:line="360" w:lineRule="auto"/>
        <w:ind w:left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CF9BD88" w14:textId="77777777" w:rsidR="00DA5C73" w:rsidRDefault="00DA5C73" w:rsidP="004B1A49">
      <w:pPr>
        <w:shd w:val="clear" w:color="auto" w:fill="FFFFFF"/>
        <w:tabs>
          <w:tab w:val="left" w:pos="0"/>
          <w:tab w:val="left" w:pos="284"/>
          <w:tab w:val="left" w:pos="851"/>
        </w:tabs>
        <w:spacing w:after="200" w:line="36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DA5C73" w:rsidSect="0017786A">
      <w:pgSz w:w="12240" w:h="15840"/>
      <w:pgMar w:top="450" w:right="1080" w:bottom="360" w:left="81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97477" w16cex:dateUtc="2023-04-06T12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CE1A87" w16cid:durableId="27D9747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B46F5"/>
    <w:multiLevelType w:val="hybridMultilevel"/>
    <w:tmpl w:val="3174B476"/>
    <w:lvl w:ilvl="0" w:tplc="CAD24E6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B240E"/>
    <w:multiLevelType w:val="hybridMultilevel"/>
    <w:tmpl w:val="D9DC5A32"/>
    <w:lvl w:ilvl="0" w:tplc="99B09D16">
      <w:start w:val="1"/>
      <w:numFmt w:val="decimal"/>
      <w:lvlText w:val="%1."/>
      <w:lvlJc w:val="left"/>
      <w:pPr>
        <w:ind w:left="540" w:hanging="360"/>
      </w:pPr>
      <w:rPr>
        <w:rFonts w:cstheme="majorBidi" w:hint="default"/>
        <w:b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5EEC5CF4"/>
    <w:multiLevelType w:val="hybridMultilevel"/>
    <w:tmpl w:val="B5E49162"/>
    <w:lvl w:ilvl="0" w:tplc="B15CCA9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67"/>
    <w:rsid w:val="00007BB4"/>
    <w:rsid w:val="00010E08"/>
    <w:rsid w:val="0002298C"/>
    <w:rsid w:val="00023B2D"/>
    <w:rsid w:val="00023F6B"/>
    <w:rsid w:val="00024244"/>
    <w:rsid w:val="00025E0D"/>
    <w:rsid w:val="000300B5"/>
    <w:rsid w:val="00030FC6"/>
    <w:rsid w:val="000342FD"/>
    <w:rsid w:val="00041ABF"/>
    <w:rsid w:val="0004231A"/>
    <w:rsid w:val="00046F9E"/>
    <w:rsid w:val="000507E1"/>
    <w:rsid w:val="00051B3D"/>
    <w:rsid w:val="00053FE6"/>
    <w:rsid w:val="000540A2"/>
    <w:rsid w:val="000544E8"/>
    <w:rsid w:val="00056C78"/>
    <w:rsid w:val="00061506"/>
    <w:rsid w:val="00072603"/>
    <w:rsid w:val="00073A69"/>
    <w:rsid w:val="000806CB"/>
    <w:rsid w:val="0008642D"/>
    <w:rsid w:val="0009474A"/>
    <w:rsid w:val="000A08BB"/>
    <w:rsid w:val="000A201E"/>
    <w:rsid w:val="000A4804"/>
    <w:rsid w:val="000A62ED"/>
    <w:rsid w:val="000A64F4"/>
    <w:rsid w:val="000B61D0"/>
    <w:rsid w:val="000C10E6"/>
    <w:rsid w:val="000C32C1"/>
    <w:rsid w:val="000C4E85"/>
    <w:rsid w:val="000C5048"/>
    <w:rsid w:val="000D4754"/>
    <w:rsid w:val="000E515B"/>
    <w:rsid w:val="000E79EB"/>
    <w:rsid w:val="000F21F1"/>
    <w:rsid w:val="000F2B5F"/>
    <w:rsid w:val="000F3B23"/>
    <w:rsid w:val="00102ED9"/>
    <w:rsid w:val="0011080B"/>
    <w:rsid w:val="00110899"/>
    <w:rsid w:val="001169C0"/>
    <w:rsid w:val="00121377"/>
    <w:rsid w:val="001223B8"/>
    <w:rsid w:val="001245B0"/>
    <w:rsid w:val="001268D1"/>
    <w:rsid w:val="00127D2C"/>
    <w:rsid w:val="00132DE3"/>
    <w:rsid w:val="00133262"/>
    <w:rsid w:val="00134608"/>
    <w:rsid w:val="0013506C"/>
    <w:rsid w:val="0014431A"/>
    <w:rsid w:val="00145B3E"/>
    <w:rsid w:val="00152016"/>
    <w:rsid w:val="001521AC"/>
    <w:rsid w:val="00160F39"/>
    <w:rsid w:val="00163436"/>
    <w:rsid w:val="00172572"/>
    <w:rsid w:val="001738B9"/>
    <w:rsid w:val="001752D1"/>
    <w:rsid w:val="001755B8"/>
    <w:rsid w:val="0017786A"/>
    <w:rsid w:val="001801B5"/>
    <w:rsid w:val="00186CDF"/>
    <w:rsid w:val="00193AF1"/>
    <w:rsid w:val="00193CCC"/>
    <w:rsid w:val="00194378"/>
    <w:rsid w:val="00195347"/>
    <w:rsid w:val="00195BEE"/>
    <w:rsid w:val="00196CE4"/>
    <w:rsid w:val="001979E6"/>
    <w:rsid w:val="001A0759"/>
    <w:rsid w:val="001A1740"/>
    <w:rsid w:val="001A2E52"/>
    <w:rsid w:val="001A68AE"/>
    <w:rsid w:val="001B351C"/>
    <w:rsid w:val="001B3FCD"/>
    <w:rsid w:val="001D55C9"/>
    <w:rsid w:val="001D6759"/>
    <w:rsid w:val="001E30A0"/>
    <w:rsid w:val="001E5D38"/>
    <w:rsid w:val="001F075B"/>
    <w:rsid w:val="001F09F1"/>
    <w:rsid w:val="001F27BE"/>
    <w:rsid w:val="001F4190"/>
    <w:rsid w:val="001F7EDA"/>
    <w:rsid w:val="00203C8E"/>
    <w:rsid w:val="0020494D"/>
    <w:rsid w:val="00212B82"/>
    <w:rsid w:val="002159A0"/>
    <w:rsid w:val="00220B1B"/>
    <w:rsid w:val="0022351C"/>
    <w:rsid w:val="002238A9"/>
    <w:rsid w:val="00225B14"/>
    <w:rsid w:val="00225D4A"/>
    <w:rsid w:val="00227B18"/>
    <w:rsid w:val="00233FD1"/>
    <w:rsid w:val="002354BF"/>
    <w:rsid w:val="0023630B"/>
    <w:rsid w:val="00237115"/>
    <w:rsid w:val="002414DC"/>
    <w:rsid w:val="00243AD2"/>
    <w:rsid w:val="00243D11"/>
    <w:rsid w:val="00250A6A"/>
    <w:rsid w:val="00251EDD"/>
    <w:rsid w:val="00252E4A"/>
    <w:rsid w:val="00254919"/>
    <w:rsid w:val="0025676C"/>
    <w:rsid w:val="00263BB3"/>
    <w:rsid w:val="00270FBE"/>
    <w:rsid w:val="00272167"/>
    <w:rsid w:val="002733C6"/>
    <w:rsid w:val="002763AB"/>
    <w:rsid w:val="002765BF"/>
    <w:rsid w:val="00277F9F"/>
    <w:rsid w:val="00277FC6"/>
    <w:rsid w:val="00280822"/>
    <w:rsid w:val="00293A4A"/>
    <w:rsid w:val="002A1FE3"/>
    <w:rsid w:val="002A2DAF"/>
    <w:rsid w:val="002A3629"/>
    <w:rsid w:val="002A4D0F"/>
    <w:rsid w:val="002A61F6"/>
    <w:rsid w:val="002A6295"/>
    <w:rsid w:val="002B0B7F"/>
    <w:rsid w:val="002B0E2E"/>
    <w:rsid w:val="002B328C"/>
    <w:rsid w:val="002C47DA"/>
    <w:rsid w:val="002C5FFB"/>
    <w:rsid w:val="002D125C"/>
    <w:rsid w:val="002D557B"/>
    <w:rsid w:val="002E4968"/>
    <w:rsid w:val="002F116E"/>
    <w:rsid w:val="002F18A2"/>
    <w:rsid w:val="002F4C52"/>
    <w:rsid w:val="002F5EEE"/>
    <w:rsid w:val="002F5F10"/>
    <w:rsid w:val="002F6104"/>
    <w:rsid w:val="003009F2"/>
    <w:rsid w:val="00304702"/>
    <w:rsid w:val="00321716"/>
    <w:rsid w:val="003224F1"/>
    <w:rsid w:val="0032602E"/>
    <w:rsid w:val="00332BB0"/>
    <w:rsid w:val="003349CF"/>
    <w:rsid w:val="00335401"/>
    <w:rsid w:val="00336CAF"/>
    <w:rsid w:val="00337AD9"/>
    <w:rsid w:val="0034185F"/>
    <w:rsid w:val="003448B6"/>
    <w:rsid w:val="00346084"/>
    <w:rsid w:val="0035420D"/>
    <w:rsid w:val="003567CE"/>
    <w:rsid w:val="0036474C"/>
    <w:rsid w:val="003648F2"/>
    <w:rsid w:val="00370B94"/>
    <w:rsid w:val="00370CC2"/>
    <w:rsid w:val="0037474C"/>
    <w:rsid w:val="003748F3"/>
    <w:rsid w:val="00380108"/>
    <w:rsid w:val="003870BC"/>
    <w:rsid w:val="003955B0"/>
    <w:rsid w:val="003964FE"/>
    <w:rsid w:val="003A00F8"/>
    <w:rsid w:val="003A0910"/>
    <w:rsid w:val="003A401F"/>
    <w:rsid w:val="003A472B"/>
    <w:rsid w:val="003A581F"/>
    <w:rsid w:val="003B17AC"/>
    <w:rsid w:val="003B1BBD"/>
    <w:rsid w:val="003B463D"/>
    <w:rsid w:val="003B7919"/>
    <w:rsid w:val="003C1A0B"/>
    <w:rsid w:val="003C4875"/>
    <w:rsid w:val="003C5EDF"/>
    <w:rsid w:val="003D1C6F"/>
    <w:rsid w:val="003D34FD"/>
    <w:rsid w:val="003D38C5"/>
    <w:rsid w:val="003D6D13"/>
    <w:rsid w:val="003D7DEC"/>
    <w:rsid w:val="003F370B"/>
    <w:rsid w:val="003F5223"/>
    <w:rsid w:val="0040237B"/>
    <w:rsid w:val="0040308E"/>
    <w:rsid w:val="00404D2F"/>
    <w:rsid w:val="0041119E"/>
    <w:rsid w:val="00413D79"/>
    <w:rsid w:val="00414685"/>
    <w:rsid w:val="00414DBF"/>
    <w:rsid w:val="00415268"/>
    <w:rsid w:val="00415CB5"/>
    <w:rsid w:val="004211AE"/>
    <w:rsid w:val="0042411C"/>
    <w:rsid w:val="00424DCD"/>
    <w:rsid w:val="00433198"/>
    <w:rsid w:val="0043350B"/>
    <w:rsid w:val="00433FBA"/>
    <w:rsid w:val="0043408A"/>
    <w:rsid w:val="00434286"/>
    <w:rsid w:val="00440E2C"/>
    <w:rsid w:val="00441218"/>
    <w:rsid w:val="004463CA"/>
    <w:rsid w:val="00446843"/>
    <w:rsid w:val="00451634"/>
    <w:rsid w:val="004531C6"/>
    <w:rsid w:val="00462FF8"/>
    <w:rsid w:val="0046576D"/>
    <w:rsid w:val="00473831"/>
    <w:rsid w:val="00474A70"/>
    <w:rsid w:val="004857FE"/>
    <w:rsid w:val="0048596B"/>
    <w:rsid w:val="00485F38"/>
    <w:rsid w:val="00487EE5"/>
    <w:rsid w:val="004929ED"/>
    <w:rsid w:val="00492D31"/>
    <w:rsid w:val="00493062"/>
    <w:rsid w:val="0049388A"/>
    <w:rsid w:val="00497971"/>
    <w:rsid w:val="004A3C52"/>
    <w:rsid w:val="004A535F"/>
    <w:rsid w:val="004A5D75"/>
    <w:rsid w:val="004A6297"/>
    <w:rsid w:val="004B1A49"/>
    <w:rsid w:val="004B3007"/>
    <w:rsid w:val="004B3B47"/>
    <w:rsid w:val="004B5C50"/>
    <w:rsid w:val="004B66E5"/>
    <w:rsid w:val="004B7E71"/>
    <w:rsid w:val="004B7FF4"/>
    <w:rsid w:val="004C3BB9"/>
    <w:rsid w:val="004C5691"/>
    <w:rsid w:val="004C7A3B"/>
    <w:rsid w:val="004D073F"/>
    <w:rsid w:val="004D192D"/>
    <w:rsid w:val="004D1D95"/>
    <w:rsid w:val="004D2001"/>
    <w:rsid w:val="004D5092"/>
    <w:rsid w:val="004E2B16"/>
    <w:rsid w:val="004E51E2"/>
    <w:rsid w:val="004E7896"/>
    <w:rsid w:val="004F267C"/>
    <w:rsid w:val="004F79C2"/>
    <w:rsid w:val="00500024"/>
    <w:rsid w:val="00504E22"/>
    <w:rsid w:val="0052176B"/>
    <w:rsid w:val="005259A9"/>
    <w:rsid w:val="00525B0D"/>
    <w:rsid w:val="00525EDC"/>
    <w:rsid w:val="00530DCB"/>
    <w:rsid w:val="00531513"/>
    <w:rsid w:val="0053560F"/>
    <w:rsid w:val="00535742"/>
    <w:rsid w:val="00535CC1"/>
    <w:rsid w:val="00536DD5"/>
    <w:rsid w:val="00540970"/>
    <w:rsid w:val="00545351"/>
    <w:rsid w:val="00552B2A"/>
    <w:rsid w:val="0056375D"/>
    <w:rsid w:val="0056596C"/>
    <w:rsid w:val="0056696A"/>
    <w:rsid w:val="00570474"/>
    <w:rsid w:val="00574820"/>
    <w:rsid w:val="00580C46"/>
    <w:rsid w:val="00581229"/>
    <w:rsid w:val="005827DC"/>
    <w:rsid w:val="005831BE"/>
    <w:rsid w:val="0058700F"/>
    <w:rsid w:val="00587520"/>
    <w:rsid w:val="00595767"/>
    <w:rsid w:val="00597E72"/>
    <w:rsid w:val="005A2FF9"/>
    <w:rsid w:val="005A7E4F"/>
    <w:rsid w:val="005B20CE"/>
    <w:rsid w:val="005B2F03"/>
    <w:rsid w:val="005B4911"/>
    <w:rsid w:val="005B49EA"/>
    <w:rsid w:val="005B7A78"/>
    <w:rsid w:val="005C3982"/>
    <w:rsid w:val="005C6C00"/>
    <w:rsid w:val="005D2923"/>
    <w:rsid w:val="005D7028"/>
    <w:rsid w:val="005E05B2"/>
    <w:rsid w:val="005E1174"/>
    <w:rsid w:val="005E18E8"/>
    <w:rsid w:val="005E2290"/>
    <w:rsid w:val="005E59EB"/>
    <w:rsid w:val="0060000E"/>
    <w:rsid w:val="00610D58"/>
    <w:rsid w:val="006121D1"/>
    <w:rsid w:val="00614E26"/>
    <w:rsid w:val="00616A2F"/>
    <w:rsid w:val="00621855"/>
    <w:rsid w:val="00624456"/>
    <w:rsid w:val="006303AE"/>
    <w:rsid w:val="00635235"/>
    <w:rsid w:val="00635308"/>
    <w:rsid w:val="00635919"/>
    <w:rsid w:val="006407F0"/>
    <w:rsid w:val="006426A4"/>
    <w:rsid w:val="0064418B"/>
    <w:rsid w:val="00646082"/>
    <w:rsid w:val="00647DC1"/>
    <w:rsid w:val="00650950"/>
    <w:rsid w:val="00650DE2"/>
    <w:rsid w:val="0065395E"/>
    <w:rsid w:val="00662C9E"/>
    <w:rsid w:val="0066310C"/>
    <w:rsid w:val="0066384D"/>
    <w:rsid w:val="00664D2B"/>
    <w:rsid w:val="0066543F"/>
    <w:rsid w:val="00674FF4"/>
    <w:rsid w:val="0067506B"/>
    <w:rsid w:val="00677149"/>
    <w:rsid w:val="00681BDA"/>
    <w:rsid w:val="0068354D"/>
    <w:rsid w:val="00683874"/>
    <w:rsid w:val="006846AD"/>
    <w:rsid w:val="00686A7D"/>
    <w:rsid w:val="00697176"/>
    <w:rsid w:val="006A4DD0"/>
    <w:rsid w:val="006A5F88"/>
    <w:rsid w:val="006B1C09"/>
    <w:rsid w:val="006C3B41"/>
    <w:rsid w:val="006C3DEF"/>
    <w:rsid w:val="006C5CAE"/>
    <w:rsid w:val="006C6774"/>
    <w:rsid w:val="006D219F"/>
    <w:rsid w:val="006D4E9D"/>
    <w:rsid w:val="006D7687"/>
    <w:rsid w:val="006E1021"/>
    <w:rsid w:val="006E11E5"/>
    <w:rsid w:val="006E13D7"/>
    <w:rsid w:val="006E2862"/>
    <w:rsid w:val="006E39E3"/>
    <w:rsid w:val="006E62D7"/>
    <w:rsid w:val="006E6594"/>
    <w:rsid w:val="006E66BB"/>
    <w:rsid w:val="006E70F2"/>
    <w:rsid w:val="006F35CF"/>
    <w:rsid w:val="006F6067"/>
    <w:rsid w:val="006F7D27"/>
    <w:rsid w:val="00701640"/>
    <w:rsid w:val="007058B1"/>
    <w:rsid w:val="00710177"/>
    <w:rsid w:val="00711405"/>
    <w:rsid w:val="007157FD"/>
    <w:rsid w:val="00720F2A"/>
    <w:rsid w:val="00731DEE"/>
    <w:rsid w:val="00732D7A"/>
    <w:rsid w:val="00733DAA"/>
    <w:rsid w:val="007449A2"/>
    <w:rsid w:val="00747C6D"/>
    <w:rsid w:val="00754659"/>
    <w:rsid w:val="0075743D"/>
    <w:rsid w:val="00760759"/>
    <w:rsid w:val="0076275B"/>
    <w:rsid w:val="00763C32"/>
    <w:rsid w:val="00770D59"/>
    <w:rsid w:val="007728C8"/>
    <w:rsid w:val="00773BA6"/>
    <w:rsid w:val="0077415B"/>
    <w:rsid w:val="00774704"/>
    <w:rsid w:val="00780A54"/>
    <w:rsid w:val="007825E5"/>
    <w:rsid w:val="007877B7"/>
    <w:rsid w:val="007878B9"/>
    <w:rsid w:val="007935CB"/>
    <w:rsid w:val="0079691B"/>
    <w:rsid w:val="007A3A45"/>
    <w:rsid w:val="007A6288"/>
    <w:rsid w:val="007B3880"/>
    <w:rsid w:val="007B3D4C"/>
    <w:rsid w:val="007B492B"/>
    <w:rsid w:val="007B6519"/>
    <w:rsid w:val="007B6FB7"/>
    <w:rsid w:val="007C1064"/>
    <w:rsid w:val="007C21AE"/>
    <w:rsid w:val="007C4F3E"/>
    <w:rsid w:val="007C6082"/>
    <w:rsid w:val="007D029F"/>
    <w:rsid w:val="007D0422"/>
    <w:rsid w:val="007D55C3"/>
    <w:rsid w:val="007E051E"/>
    <w:rsid w:val="007E23A1"/>
    <w:rsid w:val="007E4586"/>
    <w:rsid w:val="007E55E9"/>
    <w:rsid w:val="007E7B91"/>
    <w:rsid w:val="007F2769"/>
    <w:rsid w:val="007F40A3"/>
    <w:rsid w:val="007F452A"/>
    <w:rsid w:val="007F6EA7"/>
    <w:rsid w:val="007F7F9C"/>
    <w:rsid w:val="008028AD"/>
    <w:rsid w:val="008031DA"/>
    <w:rsid w:val="008059E3"/>
    <w:rsid w:val="00807CE2"/>
    <w:rsid w:val="008110C1"/>
    <w:rsid w:val="00817385"/>
    <w:rsid w:val="00822E80"/>
    <w:rsid w:val="00826F34"/>
    <w:rsid w:val="008315EE"/>
    <w:rsid w:val="00832EAF"/>
    <w:rsid w:val="00835A1F"/>
    <w:rsid w:val="00842410"/>
    <w:rsid w:val="00850883"/>
    <w:rsid w:val="0085143B"/>
    <w:rsid w:val="008527FF"/>
    <w:rsid w:val="00863519"/>
    <w:rsid w:val="00863A63"/>
    <w:rsid w:val="00867764"/>
    <w:rsid w:val="00873C53"/>
    <w:rsid w:val="00876FB5"/>
    <w:rsid w:val="008809E1"/>
    <w:rsid w:val="008829BF"/>
    <w:rsid w:val="008874F1"/>
    <w:rsid w:val="00890061"/>
    <w:rsid w:val="0089234F"/>
    <w:rsid w:val="0089252A"/>
    <w:rsid w:val="00897D69"/>
    <w:rsid w:val="008A28F7"/>
    <w:rsid w:val="008A676C"/>
    <w:rsid w:val="008B0706"/>
    <w:rsid w:val="008B2271"/>
    <w:rsid w:val="008B2802"/>
    <w:rsid w:val="008B5805"/>
    <w:rsid w:val="008B796B"/>
    <w:rsid w:val="008B7EB5"/>
    <w:rsid w:val="008C0D98"/>
    <w:rsid w:val="008C3AE5"/>
    <w:rsid w:val="008C44A2"/>
    <w:rsid w:val="008D1F45"/>
    <w:rsid w:val="008D3981"/>
    <w:rsid w:val="008D6B7C"/>
    <w:rsid w:val="008E1E36"/>
    <w:rsid w:val="008E2942"/>
    <w:rsid w:val="008E2D42"/>
    <w:rsid w:val="008E33CD"/>
    <w:rsid w:val="008F43A0"/>
    <w:rsid w:val="008F673F"/>
    <w:rsid w:val="009063DB"/>
    <w:rsid w:val="00906C8D"/>
    <w:rsid w:val="00911C5E"/>
    <w:rsid w:val="009129F8"/>
    <w:rsid w:val="009151BB"/>
    <w:rsid w:val="00915DCF"/>
    <w:rsid w:val="00915EC9"/>
    <w:rsid w:val="00916803"/>
    <w:rsid w:val="00925743"/>
    <w:rsid w:val="00927A26"/>
    <w:rsid w:val="009309A5"/>
    <w:rsid w:val="009404FA"/>
    <w:rsid w:val="00950BDB"/>
    <w:rsid w:val="00974004"/>
    <w:rsid w:val="00976007"/>
    <w:rsid w:val="00977F35"/>
    <w:rsid w:val="0098056A"/>
    <w:rsid w:val="009818EB"/>
    <w:rsid w:val="00982D73"/>
    <w:rsid w:val="00983219"/>
    <w:rsid w:val="009874B2"/>
    <w:rsid w:val="009906F0"/>
    <w:rsid w:val="00994CED"/>
    <w:rsid w:val="00995473"/>
    <w:rsid w:val="009977EC"/>
    <w:rsid w:val="009A7F0C"/>
    <w:rsid w:val="009B5512"/>
    <w:rsid w:val="009B6884"/>
    <w:rsid w:val="009B6BD5"/>
    <w:rsid w:val="009C0C02"/>
    <w:rsid w:val="009C3D5A"/>
    <w:rsid w:val="009C71AF"/>
    <w:rsid w:val="009D18E3"/>
    <w:rsid w:val="009D19D0"/>
    <w:rsid w:val="009D49D8"/>
    <w:rsid w:val="009E0F98"/>
    <w:rsid w:val="009E3D56"/>
    <w:rsid w:val="009E5FD7"/>
    <w:rsid w:val="009F040F"/>
    <w:rsid w:val="009F1B64"/>
    <w:rsid w:val="009F2F0D"/>
    <w:rsid w:val="009F3C26"/>
    <w:rsid w:val="009F5498"/>
    <w:rsid w:val="009F74E9"/>
    <w:rsid w:val="00A00DA0"/>
    <w:rsid w:val="00A04991"/>
    <w:rsid w:val="00A07EA5"/>
    <w:rsid w:val="00A109DB"/>
    <w:rsid w:val="00A14D5B"/>
    <w:rsid w:val="00A16E76"/>
    <w:rsid w:val="00A26264"/>
    <w:rsid w:val="00A268F3"/>
    <w:rsid w:val="00A34AB9"/>
    <w:rsid w:val="00A34DDB"/>
    <w:rsid w:val="00A3768D"/>
    <w:rsid w:val="00A376FD"/>
    <w:rsid w:val="00A37E7B"/>
    <w:rsid w:val="00A40092"/>
    <w:rsid w:val="00A41011"/>
    <w:rsid w:val="00A42B3A"/>
    <w:rsid w:val="00A45264"/>
    <w:rsid w:val="00A45AE0"/>
    <w:rsid w:val="00A515C7"/>
    <w:rsid w:val="00A53B5B"/>
    <w:rsid w:val="00A53E36"/>
    <w:rsid w:val="00A54123"/>
    <w:rsid w:val="00A55C93"/>
    <w:rsid w:val="00A56C30"/>
    <w:rsid w:val="00A60B01"/>
    <w:rsid w:val="00A60C5D"/>
    <w:rsid w:val="00A624BD"/>
    <w:rsid w:val="00A63B79"/>
    <w:rsid w:val="00A63E67"/>
    <w:rsid w:val="00A64F05"/>
    <w:rsid w:val="00A65652"/>
    <w:rsid w:val="00A67093"/>
    <w:rsid w:val="00A72EF3"/>
    <w:rsid w:val="00A73595"/>
    <w:rsid w:val="00A735E2"/>
    <w:rsid w:val="00A748C5"/>
    <w:rsid w:val="00A74EB4"/>
    <w:rsid w:val="00A801E1"/>
    <w:rsid w:val="00A80858"/>
    <w:rsid w:val="00A8556D"/>
    <w:rsid w:val="00A866EC"/>
    <w:rsid w:val="00A92CD8"/>
    <w:rsid w:val="00A93ADE"/>
    <w:rsid w:val="00A970DA"/>
    <w:rsid w:val="00AA22F7"/>
    <w:rsid w:val="00AB1DDB"/>
    <w:rsid w:val="00AB2047"/>
    <w:rsid w:val="00AB3345"/>
    <w:rsid w:val="00AB4FCC"/>
    <w:rsid w:val="00AB66AE"/>
    <w:rsid w:val="00AC1B48"/>
    <w:rsid w:val="00AC2134"/>
    <w:rsid w:val="00AC2F32"/>
    <w:rsid w:val="00AC39DE"/>
    <w:rsid w:val="00AC39E8"/>
    <w:rsid w:val="00AC4DB8"/>
    <w:rsid w:val="00AD1CE0"/>
    <w:rsid w:val="00AD49C0"/>
    <w:rsid w:val="00AD6D9F"/>
    <w:rsid w:val="00AE06BF"/>
    <w:rsid w:val="00AE194A"/>
    <w:rsid w:val="00AE608E"/>
    <w:rsid w:val="00AF080E"/>
    <w:rsid w:val="00AF275D"/>
    <w:rsid w:val="00AF31AF"/>
    <w:rsid w:val="00AF4521"/>
    <w:rsid w:val="00AF45C3"/>
    <w:rsid w:val="00B01F5B"/>
    <w:rsid w:val="00B044C7"/>
    <w:rsid w:val="00B054F6"/>
    <w:rsid w:val="00B06171"/>
    <w:rsid w:val="00B06282"/>
    <w:rsid w:val="00B16137"/>
    <w:rsid w:val="00B16EA1"/>
    <w:rsid w:val="00B200FD"/>
    <w:rsid w:val="00B228A5"/>
    <w:rsid w:val="00B27B1C"/>
    <w:rsid w:val="00B36D1A"/>
    <w:rsid w:val="00B42F5C"/>
    <w:rsid w:val="00B45508"/>
    <w:rsid w:val="00B45D68"/>
    <w:rsid w:val="00B460A9"/>
    <w:rsid w:val="00B51350"/>
    <w:rsid w:val="00B53752"/>
    <w:rsid w:val="00B55F4D"/>
    <w:rsid w:val="00B56765"/>
    <w:rsid w:val="00B5681B"/>
    <w:rsid w:val="00B62F32"/>
    <w:rsid w:val="00B72B6F"/>
    <w:rsid w:val="00B74B7B"/>
    <w:rsid w:val="00B767DA"/>
    <w:rsid w:val="00B76DA9"/>
    <w:rsid w:val="00B7719A"/>
    <w:rsid w:val="00B77CE0"/>
    <w:rsid w:val="00B825E9"/>
    <w:rsid w:val="00B85743"/>
    <w:rsid w:val="00B90908"/>
    <w:rsid w:val="00B924AE"/>
    <w:rsid w:val="00B92614"/>
    <w:rsid w:val="00B92F3F"/>
    <w:rsid w:val="00B93011"/>
    <w:rsid w:val="00B94E26"/>
    <w:rsid w:val="00BA3C2C"/>
    <w:rsid w:val="00BA75E3"/>
    <w:rsid w:val="00BB2EFF"/>
    <w:rsid w:val="00BB4050"/>
    <w:rsid w:val="00BB6DA4"/>
    <w:rsid w:val="00BC072C"/>
    <w:rsid w:val="00BC1F1B"/>
    <w:rsid w:val="00BC2618"/>
    <w:rsid w:val="00BD15C0"/>
    <w:rsid w:val="00BD1F37"/>
    <w:rsid w:val="00BD24EE"/>
    <w:rsid w:val="00BE11F8"/>
    <w:rsid w:val="00BE3F08"/>
    <w:rsid w:val="00BE5479"/>
    <w:rsid w:val="00BE7B37"/>
    <w:rsid w:val="00BF11F0"/>
    <w:rsid w:val="00BF21AF"/>
    <w:rsid w:val="00BF6D49"/>
    <w:rsid w:val="00BF7275"/>
    <w:rsid w:val="00C021AD"/>
    <w:rsid w:val="00C04348"/>
    <w:rsid w:val="00C15172"/>
    <w:rsid w:val="00C16CED"/>
    <w:rsid w:val="00C2008F"/>
    <w:rsid w:val="00C20EC9"/>
    <w:rsid w:val="00C215DD"/>
    <w:rsid w:val="00C26921"/>
    <w:rsid w:val="00C300E6"/>
    <w:rsid w:val="00C37DEA"/>
    <w:rsid w:val="00C41249"/>
    <w:rsid w:val="00C44494"/>
    <w:rsid w:val="00C44FA9"/>
    <w:rsid w:val="00C4769F"/>
    <w:rsid w:val="00C570D9"/>
    <w:rsid w:val="00C60F0A"/>
    <w:rsid w:val="00C66606"/>
    <w:rsid w:val="00C671E1"/>
    <w:rsid w:val="00C71B66"/>
    <w:rsid w:val="00C845A8"/>
    <w:rsid w:val="00C912AE"/>
    <w:rsid w:val="00C9169A"/>
    <w:rsid w:val="00C94034"/>
    <w:rsid w:val="00C94967"/>
    <w:rsid w:val="00C95524"/>
    <w:rsid w:val="00CA0F46"/>
    <w:rsid w:val="00CA106B"/>
    <w:rsid w:val="00CA1748"/>
    <w:rsid w:val="00CA341B"/>
    <w:rsid w:val="00CB2283"/>
    <w:rsid w:val="00CC0CDB"/>
    <w:rsid w:val="00CC0E7A"/>
    <w:rsid w:val="00CC29B9"/>
    <w:rsid w:val="00CC62FC"/>
    <w:rsid w:val="00CC7970"/>
    <w:rsid w:val="00CD2C17"/>
    <w:rsid w:val="00CE3A35"/>
    <w:rsid w:val="00CE6324"/>
    <w:rsid w:val="00CE7FA4"/>
    <w:rsid w:val="00CF06B4"/>
    <w:rsid w:val="00CF0F35"/>
    <w:rsid w:val="00CF2961"/>
    <w:rsid w:val="00CF57F7"/>
    <w:rsid w:val="00CF7083"/>
    <w:rsid w:val="00D033D4"/>
    <w:rsid w:val="00D13698"/>
    <w:rsid w:val="00D3287A"/>
    <w:rsid w:val="00D35965"/>
    <w:rsid w:val="00D35F1D"/>
    <w:rsid w:val="00D360A3"/>
    <w:rsid w:val="00D37F84"/>
    <w:rsid w:val="00D433C5"/>
    <w:rsid w:val="00D449BD"/>
    <w:rsid w:val="00D466F3"/>
    <w:rsid w:val="00D57B7D"/>
    <w:rsid w:val="00D62F69"/>
    <w:rsid w:val="00D65612"/>
    <w:rsid w:val="00D66BD2"/>
    <w:rsid w:val="00D71AAF"/>
    <w:rsid w:val="00D80C24"/>
    <w:rsid w:val="00D815FA"/>
    <w:rsid w:val="00D874C4"/>
    <w:rsid w:val="00D930A1"/>
    <w:rsid w:val="00DA5C73"/>
    <w:rsid w:val="00DB008B"/>
    <w:rsid w:val="00DB2BFB"/>
    <w:rsid w:val="00DB3836"/>
    <w:rsid w:val="00DB4A1E"/>
    <w:rsid w:val="00DB66F9"/>
    <w:rsid w:val="00DB7ED6"/>
    <w:rsid w:val="00DC14F1"/>
    <w:rsid w:val="00DD2ED0"/>
    <w:rsid w:val="00DD3161"/>
    <w:rsid w:val="00DE341C"/>
    <w:rsid w:val="00DE3C64"/>
    <w:rsid w:val="00DE530B"/>
    <w:rsid w:val="00DF2BEC"/>
    <w:rsid w:val="00E000A1"/>
    <w:rsid w:val="00E002D1"/>
    <w:rsid w:val="00E02F5B"/>
    <w:rsid w:val="00E07558"/>
    <w:rsid w:val="00E11520"/>
    <w:rsid w:val="00E1259E"/>
    <w:rsid w:val="00E138B0"/>
    <w:rsid w:val="00E21979"/>
    <w:rsid w:val="00E25F8E"/>
    <w:rsid w:val="00E30490"/>
    <w:rsid w:val="00E3109A"/>
    <w:rsid w:val="00E31233"/>
    <w:rsid w:val="00E37A54"/>
    <w:rsid w:val="00E44FE3"/>
    <w:rsid w:val="00E518D0"/>
    <w:rsid w:val="00E5214C"/>
    <w:rsid w:val="00E61070"/>
    <w:rsid w:val="00E61B5D"/>
    <w:rsid w:val="00E62299"/>
    <w:rsid w:val="00E62471"/>
    <w:rsid w:val="00E62549"/>
    <w:rsid w:val="00E64F1C"/>
    <w:rsid w:val="00E74787"/>
    <w:rsid w:val="00E74E2F"/>
    <w:rsid w:val="00E82A7C"/>
    <w:rsid w:val="00E82B33"/>
    <w:rsid w:val="00E8520B"/>
    <w:rsid w:val="00E91187"/>
    <w:rsid w:val="00E92535"/>
    <w:rsid w:val="00E94BB7"/>
    <w:rsid w:val="00EA4D70"/>
    <w:rsid w:val="00EA5DB0"/>
    <w:rsid w:val="00EA67FC"/>
    <w:rsid w:val="00EB3F7E"/>
    <w:rsid w:val="00EB5276"/>
    <w:rsid w:val="00EC0506"/>
    <w:rsid w:val="00EC3A30"/>
    <w:rsid w:val="00EC47CF"/>
    <w:rsid w:val="00EC57EF"/>
    <w:rsid w:val="00EC6C4D"/>
    <w:rsid w:val="00ED0666"/>
    <w:rsid w:val="00ED16C6"/>
    <w:rsid w:val="00ED28A3"/>
    <w:rsid w:val="00EE29BB"/>
    <w:rsid w:val="00EE557C"/>
    <w:rsid w:val="00EE7D3F"/>
    <w:rsid w:val="00EF1FF4"/>
    <w:rsid w:val="00EF7F75"/>
    <w:rsid w:val="00F00B9F"/>
    <w:rsid w:val="00F02D97"/>
    <w:rsid w:val="00F04653"/>
    <w:rsid w:val="00F068E6"/>
    <w:rsid w:val="00F07E35"/>
    <w:rsid w:val="00F10EF2"/>
    <w:rsid w:val="00F1580E"/>
    <w:rsid w:val="00F1731B"/>
    <w:rsid w:val="00F20148"/>
    <w:rsid w:val="00F2451C"/>
    <w:rsid w:val="00F3133F"/>
    <w:rsid w:val="00F31A1D"/>
    <w:rsid w:val="00F3363D"/>
    <w:rsid w:val="00F3480B"/>
    <w:rsid w:val="00F3725F"/>
    <w:rsid w:val="00F376FB"/>
    <w:rsid w:val="00F37A15"/>
    <w:rsid w:val="00F427D5"/>
    <w:rsid w:val="00F43238"/>
    <w:rsid w:val="00F4518F"/>
    <w:rsid w:val="00F46571"/>
    <w:rsid w:val="00F46870"/>
    <w:rsid w:val="00F5139C"/>
    <w:rsid w:val="00F55F4F"/>
    <w:rsid w:val="00F60354"/>
    <w:rsid w:val="00F640DC"/>
    <w:rsid w:val="00F6591C"/>
    <w:rsid w:val="00F66A9B"/>
    <w:rsid w:val="00F6716A"/>
    <w:rsid w:val="00F70E8B"/>
    <w:rsid w:val="00F749E8"/>
    <w:rsid w:val="00F75263"/>
    <w:rsid w:val="00F80AE5"/>
    <w:rsid w:val="00F82871"/>
    <w:rsid w:val="00F85E8D"/>
    <w:rsid w:val="00F90489"/>
    <w:rsid w:val="00F952F9"/>
    <w:rsid w:val="00FA2AC3"/>
    <w:rsid w:val="00FA4AB6"/>
    <w:rsid w:val="00FA5C8A"/>
    <w:rsid w:val="00FA61F0"/>
    <w:rsid w:val="00FA6AFF"/>
    <w:rsid w:val="00FB13CD"/>
    <w:rsid w:val="00FB51A6"/>
    <w:rsid w:val="00FB70CA"/>
    <w:rsid w:val="00FC0C32"/>
    <w:rsid w:val="00FC7308"/>
    <w:rsid w:val="00FD1A24"/>
    <w:rsid w:val="00FD2BB1"/>
    <w:rsid w:val="00FD2CE7"/>
    <w:rsid w:val="00FE4627"/>
    <w:rsid w:val="00FF1DA9"/>
    <w:rsid w:val="00FF21B9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4472D"/>
  <w15:docId w15:val="{D54ACF9B-9E12-4423-90A2-C6910758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F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8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aliases w:val="level2(a),PA Appendix Minor,Blank 4"/>
    <w:basedOn w:val="Normal"/>
    <w:next w:val="Normal"/>
    <w:link w:val="Heading8Char"/>
    <w:qFormat/>
    <w:rsid w:val="003D38C5"/>
    <w:pPr>
      <w:keepNext/>
      <w:jc w:val="center"/>
      <w:outlineLvl w:val="7"/>
    </w:pPr>
    <w:rPr>
      <w:rFonts w:ascii="Arial Armenian" w:hAnsi="Arial Armeni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PDP DOCUMENT SUBTITLE,Абзац списка3"/>
    <w:basedOn w:val="Normal"/>
    <w:link w:val="ListParagraphChar"/>
    <w:uiPriority w:val="1"/>
    <w:qFormat/>
    <w:rsid w:val="006F6067"/>
    <w:pPr>
      <w:ind w:left="720"/>
      <w:contextualSpacing/>
    </w:pPr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qFormat/>
    <w:rsid w:val="006F6067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99"/>
    <w:rsid w:val="006F60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6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6F6067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CommentText">
    <w:name w:val="annotation text"/>
    <w:basedOn w:val="Normal"/>
    <w:link w:val="CommentTextChar"/>
    <w:uiPriority w:val="99"/>
    <w:unhideWhenUsed/>
    <w:rsid w:val="00441218"/>
    <w:rPr>
      <w:lang w:val="hy-AM" w:eastAsia="hy-AM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1218"/>
    <w:rPr>
      <w:rFonts w:ascii="Times New Roman" w:eastAsia="Times New Roman" w:hAnsi="Times New Roman" w:cs="Times New Roman"/>
      <w:sz w:val="20"/>
      <w:szCs w:val="20"/>
      <w:lang w:val="hy-AM" w:eastAsia="hy-AM"/>
    </w:rPr>
  </w:style>
  <w:style w:type="character" w:styleId="Strong">
    <w:name w:val="Strong"/>
    <w:basedOn w:val="DefaultParagraphFont"/>
    <w:uiPriority w:val="22"/>
    <w:qFormat/>
    <w:rsid w:val="00950BDB"/>
    <w:rPr>
      <w:b/>
      <w:bCs/>
    </w:rPr>
  </w:style>
  <w:style w:type="paragraph" w:customStyle="1" w:styleId="norm">
    <w:name w:val="norm"/>
    <w:basedOn w:val="Normal"/>
    <w:link w:val="normChar"/>
    <w:rsid w:val="002F6104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link w:val="norm"/>
    <w:locked/>
    <w:rsid w:val="002F6104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 Знак1"/>
    <w:basedOn w:val="Normal"/>
    <w:link w:val="NormalWebChar"/>
    <w:uiPriority w:val="99"/>
    <w:unhideWhenUsed/>
    <w:qFormat/>
    <w:rsid w:val="00CD2C17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29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6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614"/>
    <w:rPr>
      <w:rFonts w:ascii="Segoe UI" w:eastAsia="Times New Roman" w:hAnsi="Segoe UI" w:cs="Segoe UI"/>
      <w:sz w:val="18"/>
      <w:szCs w:val="18"/>
      <w:lang w:val="en-GB" w:eastAsia="ru-RU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rsid w:val="003D38C5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apple-converted-space">
    <w:name w:val="apple-converted-space"/>
    <w:basedOn w:val="DefaultParagraphFont"/>
    <w:uiPriority w:val="99"/>
    <w:rsid w:val="00911C5E"/>
  </w:style>
  <w:style w:type="paragraph" w:styleId="BodyText">
    <w:name w:val="Body Text"/>
    <w:basedOn w:val="Normal"/>
    <w:link w:val="BodyTextChar"/>
    <w:unhideWhenUsed/>
    <w:rsid w:val="000C10E6"/>
    <w:pPr>
      <w:tabs>
        <w:tab w:val="left" w:pos="4820"/>
      </w:tabs>
      <w:jc w:val="right"/>
    </w:pPr>
    <w:rPr>
      <w:rFonts w:ascii="ArTarumianTimes" w:hAnsi="ArTarumianTimes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0C10E6"/>
    <w:rPr>
      <w:rFonts w:ascii="ArTarumianTimes" w:eastAsia="Times New Roman" w:hAnsi="ArTarumianTimes" w:cs="Times New Roman"/>
      <w:sz w:val="20"/>
      <w:szCs w:val="20"/>
      <w:lang w:val="en-A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Знак1 Char"/>
    <w:link w:val="NormalWeb"/>
    <w:uiPriority w:val="99"/>
    <w:locked/>
    <w:rsid w:val="0068354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8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518D0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6B7C"/>
    <w:rPr>
      <w:i/>
      <w:iCs/>
    </w:rPr>
  </w:style>
  <w:style w:type="paragraph" w:customStyle="1" w:styleId="pf0">
    <w:name w:val="pf0"/>
    <w:basedOn w:val="Normal"/>
    <w:rsid w:val="0086351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cf01">
    <w:name w:val="cf01"/>
    <w:basedOn w:val="DefaultParagraphFont"/>
    <w:rsid w:val="00863519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F5B"/>
    <w:rPr>
      <w:b/>
      <w:bCs/>
      <w:lang w:val="en-GB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F5B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paragraph" w:styleId="Revision">
    <w:name w:val="Revision"/>
    <w:hidden/>
    <w:uiPriority w:val="99"/>
    <w:semiHidden/>
    <w:rsid w:val="00337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433F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people" Target="peop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3F69D-B006-4BA1-AC18-B4A485C3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</dc:creator>
  <cp:keywords>https:/mul2-edu.gov.am/tasks/1975336/oneclick?token=b5325484d4ec3ae21a6f3d5e4dd7fc57</cp:keywords>
  <cp:lastModifiedBy>Aghbalyan</cp:lastModifiedBy>
  <cp:revision>2</cp:revision>
  <cp:lastPrinted>2026-01-29T10:39:00Z</cp:lastPrinted>
  <dcterms:created xsi:type="dcterms:W3CDTF">2026-01-30T20:01:00Z</dcterms:created>
  <dcterms:modified xsi:type="dcterms:W3CDTF">2026-01-30T20:01:00Z</dcterms:modified>
</cp:coreProperties>
</file>